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2341103F"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1777DC">
        <w:rPr>
          <w:rFonts w:asciiTheme="minorHAnsi" w:hAnsiTheme="minorHAnsi" w:cstheme="minorHAnsi"/>
          <w:color w:val="000000"/>
        </w:rPr>
        <w:t>, cell D31</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5C8551BD"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6F3B5F">
              <w:rPr>
                <w:rFonts w:asciiTheme="minorHAnsi" w:hAnsiTheme="minorHAnsi" w:cstheme="minorHAnsi"/>
                <w:b/>
                <w:sz w:val="22"/>
              </w:rPr>
              <w:t>25-78912</w:t>
            </w:r>
          </w:p>
        </w:tc>
      </w:tr>
      <w:tr w:rsidR="00120B5D" w:rsidRPr="00981026" w14:paraId="4531685F" w14:textId="77777777" w:rsidTr="00723572">
        <w:tc>
          <w:tcPr>
            <w:tcW w:w="10800" w:type="dxa"/>
            <w:tcBorders>
              <w:top w:val="single" w:sz="4" w:space="0" w:color="auto"/>
            </w:tcBorders>
          </w:tcPr>
          <w:p w14:paraId="5659918B" w14:textId="03843A1C" w:rsidR="00120B5D" w:rsidRPr="00BE0857" w:rsidRDefault="00BE0857" w:rsidP="00BE0857">
            <w:pPr>
              <w:jc w:val="center"/>
              <w:rPr>
                <w:rFonts w:asciiTheme="minorHAnsi" w:hAnsiTheme="minorHAnsi" w:cstheme="minorHAnsi"/>
                <w:b/>
                <w:sz w:val="22"/>
                <w:highlight w:val="yellow"/>
              </w:rPr>
            </w:pPr>
            <w:r w:rsidRPr="00BE0857">
              <w:rPr>
                <w:rFonts w:asciiTheme="minorHAnsi" w:hAnsiTheme="minorHAnsi" w:cstheme="minorHAnsi"/>
                <w:b/>
                <w:sz w:val="22"/>
                <w:highlight w:val="yellow"/>
              </w:rPr>
              <w:t>This form is Not Applicable to Assessment Systems, as we are unable to meet these terms</w:t>
            </w: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34B98D18"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4997"/>
        <w:gridCol w:w="442"/>
        <w:gridCol w:w="5253"/>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25226612" w:rsidR="00FD302B" w:rsidRPr="00981026" w:rsidRDefault="00AE770B" w:rsidP="00AD6963">
            <w:pPr>
              <w:rPr>
                <w:rFonts w:asciiTheme="minorHAnsi" w:hAnsiTheme="minorHAnsi" w:cstheme="minorHAnsi"/>
                <w:sz w:val="22"/>
              </w:rPr>
            </w:pPr>
            <w:r>
              <w:rPr>
                <w:rFonts w:asciiTheme="minorHAnsi" w:hAnsiTheme="minorHAnsi" w:cstheme="minorHAnsi"/>
                <w:sz w:val="22"/>
              </w:rPr>
              <w:t>Assessment Systems Corporation</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0CB4934A" w:rsidR="00AD6963" w:rsidRPr="00981026" w:rsidRDefault="00AE770B" w:rsidP="00AD6963">
            <w:pPr>
              <w:rPr>
                <w:rFonts w:asciiTheme="minorHAnsi" w:hAnsiTheme="minorHAnsi" w:cstheme="minorHAnsi"/>
                <w:sz w:val="22"/>
              </w:rPr>
            </w:pPr>
            <w:r>
              <w:rPr>
                <w:rFonts w:asciiTheme="minorHAnsi" w:hAnsiTheme="minorHAnsi" w:cstheme="minorHAnsi"/>
                <w:sz w:val="22"/>
              </w:rPr>
              <w:t>651-383-4311</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3DC9336B" w:rsidR="00AD6963" w:rsidRPr="00981026" w:rsidRDefault="00AE770B" w:rsidP="00AD6963">
            <w:pPr>
              <w:rPr>
                <w:rFonts w:asciiTheme="minorHAnsi" w:hAnsiTheme="minorHAnsi" w:cstheme="minorHAnsi"/>
                <w:sz w:val="22"/>
              </w:rPr>
            </w:pPr>
            <w:r>
              <w:rPr>
                <w:rFonts w:asciiTheme="minorHAnsi" w:hAnsiTheme="minorHAnsi" w:cstheme="minorHAnsi"/>
                <w:sz w:val="22"/>
              </w:rPr>
              <w:t>5865 Neal Avenue North, #377</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1C351C0C" w:rsidR="00AD6963" w:rsidRPr="00981026" w:rsidRDefault="00AE770B" w:rsidP="00AD6963">
            <w:pPr>
              <w:rPr>
                <w:rFonts w:asciiTheme="minorHAnsi" w:hAnsiTheme="minorHAnsi" w:cstheme="minorHAnsi"/>
                <w:sz w:val="22"/>
              </w:rPr>
            </w:pPr>
            <w:r>
              <w:rPr>
                <w:rFonts w:asciiTheme="minorHAnsi" w:hAnsiTheme="minorHAnsi" w:cstheme="minorHAnsi"/>
                <w:sz w:val="22"/>
              </w:rPr>
              <w:t>None</w:t>
            </w: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23C3D682" w:rsidR="00FD302B" w:rsidRPr="00981026" w:rsidRDefault="00AE770B" w:rsidP="00AD6963">
            <w:pPr>
              <w:rPr>
                <w:rFonts w:asciiTheme="minorHAnsi" w:hAnsiTheme="minorHAnsi" w:cstheme="minorHAnsi"/>
                <w:sz w:val="22"/>
              </w:rPr>
            </w:pPr>
            <w:r>
              <w:rPr>
                <w:rFonts w:asciiTheme="minorHAnsi" w:hAnsiTheme="minorHAnsi" w:cstheme="minorHAnsi"/>
                <w:sz w:val="22"/>
              </w:rPr>
              <w:t>Stillwater, MN 55082</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1125B764" w:rsidR="00FD302B" w:rsidRPr="00981026" w:rsidRDefault="00AE770B" w:rsidP="00AD6963">
            <w:pPr>
              <w:rPr>
                <w:rFonts w:asciiTheme="minorHAnsi" w:hAnsiTheme="minorHAnsi" w:cstheme="minorHAnsi"/>
                <w:sz w:val="22"/>
              </w:rPr>
            </w:pPr>
            <w:r>
              <w:rPr>
                <w:rFonts w:asciiTheme="minorHAnsi" w:hAnsiTheme="minorHAnsi" w:cstheme="minorHAnsi"/>
                <w:sz w:val="22"/>
              </w:rPr>
              <w:t>nthompson@assess.com</w:t>
            </w: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0B23B99F" w:rsidR="00FD302B" w:rsidRPr="00981026" w:rsidRDefault="00AE770B" w:rsidP="00AD6963">
            <w:pPr>
              <w:rPr>
                <w:rFonts w:asciiTheme="minorHAnsi" w:hAnsiTheme="minorHAnsi" w:cstheme="minorHAnsi"/>
                <w:sz w:val="22"/>
              </w:rPr>
            </w:pPr>
            <w:r>
              <w:rPr>
                <w:rFonts w:asciiTheme="minorHAnsi" w:hAnsiTheme="minorHAnsi" w:cstheme="minorHAnsi"/>
                <w:sz w:val="22"/>
              </w:rPr>
              <w:t>Nathan Thompson</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23CC2DE5" w:rsidR="00FD302B" w:rsidRPr="00981026" w:rsidRDefault="00AE770B" w:rsidP="00AD6963">
            <w:pPr>
              <w:rPr>
                <w:rFonts w:asciiTheme="minorHAnsi" w:hAnsiTheme="minorHAnsi" w:cstheme="minorHAnsi"/>
                <w:sz w:val="22"/>
              </w:rPr>
            </w:pPr>
            <w:r>
              <w:rPr>
                <w:noProof/>
              </w:rPr>
              <w:drawing>
                <wp:inline distT="0" distB="0" distL="0" distR="0" wp14:anchorId="6B096874" wp14:editId="62F9282B">
                  <wp:extent cx="1952625" cy="381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te's signatur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70388" cy="384466"/>
                          </a:xfrm>
                          <a:prstGeom prst="rect">
                            <a:avLst/>
                          </a:prstGeom>
                        </pic:spPr>
                      </pic:pic>
                    </a:graphicData>
                  </a:graphic>
                </wp:inline>
              </w:drawing>
            </w:r>
          </w:p>
        </w:tc>
      </w:tr>
      <w:tr w:rsidR="00AD6963" w:rsidRPr="00981026" w14:paraId="04C6B049" w14:textId="77777777">
        <w:tc>
          <w:tcPr>
            <w:tcW w:w="5130" w:type="dxa"/>
            <w:tcBorders>
              <w:top w:val="single" w:sz="4" w:space="0" w:color="auto"/>
            </w:tcBorders>
          </w:tcPr>
          <w:p w14:paraId="4CED2B81" w14:textId="1A8F361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r w:rsidR="00AE770B">
              <w:rPr>
                <w:rFonts w:asciiTheme="minorHAnsi" w:hAnsiTheme="minorHAnsi" w:cstheme="minorHAnsi"/>
                <w:sz w:val="22"/>
              </w:rPr>
              <w:t xml:space="preserve">   6/5/24</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2CF97999" w:rsidR="006C5765" w:rsidRPr="00981026" w:rsidRDefault="00AE770B" w:rsidP="00AD6963">
            <w:pPr>
              <w:rPr>
                <w:rFonts w:asciiTheme="minorHAnsi" w:hAnsiTheme="minorHAnsi" w:cstheme="minorHAnsi"/>
                <w:sz w:val="22"/>
              </w:rPr>
            </w:pPr>
            <w:r>
              <w:rPr>
                <w:rFonts w:asciiTheme="minorHAnsi" w:hAnsiTheme="minorHAnsi" w:cstheme="minorHAnsi"/>
                <w:sz w:val="22"/>
              </w:rPr>
              <w:t>Nathan Thompson, CEO</w:t>
            </w: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7AA95E70" w14:textId="51E94203" w:rsidR="003D6AE2" w:rsidRDefault="006C5765" w:rsidP="006C5765">
      <w:pPr>
        <w:ind w:left="360"/>
        <w:jc w:val="center"/>
        <w:rPr>
          <w:rFonts w:asciiTheme="minorHAnsi" w:hAnsiTheme="minorHAnsi" w:cstheme="minorHAnsi"/>
          <w:b/>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AB709" w14:textId="77777777" w:rsidR="00D45C40" w:rsidRDefault="00D45C40">
      <w:pPr>
        <w:spacing w:line="20" w:lineRule="exact"/>
      </w:pPr>
    </w:p>
  </w:endnote>
  <w:endnote w:type="continuationSeparator" w:id="0">
    <w:p w14:paraId="482220F5" w14:textId="77777777" w:rsidR="00D45C40" w:rsidRDefault="00D45C40">
      <w:r>
        <w:t xml:space="preserve"> </w:t>
      </w:r>
    </w:p>
  </w:endnote>
  <w:endnote w:type="continuationNotice" w:id="1">
    <w:p w14:paraId="0B6426DE" w14:textId="77777777" w:rsidR="00D45C40" w:rsidRDefault="00D45C4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10613" w14:textId="77777777" w:rsidR="00D45C40" w:rsidRDefault="00D45C40">
      <w:r>
        <w:separator/>
      </w:r>
    </w:p>
  </w:footnote>
  <w:footnote w:type="continuationSeparator" w:id="0">
    <w:p w14:paraId="68F4FB90" w14:textId="77777777" w:rsidR="00D45C40" w:rsidRDefault="00D45C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141968459">
    <w:abstractNumId w:val="5"/>
  </w:num>
  <w:num w:numId="2" w16cid:durableId="1037391545">
    <w:abstractNumId w:val="4"/>
  </w:num>
  <w:num w:numId="3" w16cid:durableId="733503866">
    <w:abstractNumId w:val="2"/>
  </w:num>
  <w:num w:numId="4" w16cid:durableId="320888185">
    <w:abstractNumId w:val="1"/>
  </w:num>
  <w:num w:numId="5" w16cid:durableId="147760420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0672517">
    <w:abstractNumId w:val="3"/>
  </w:num>
  <w:num w:numId="7" w16cid:durableId="203052531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777DC"/>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3B5F"/>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E770B"/>
    <w:rsid w:val="00AE7E5E"/>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0857"/>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5C40"/>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5F40"/>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011DC5-9EF1-4979-9FDB-D56650080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9</TotalTime>
  <Pages>3</Pages>
  <Words>849</Words>
  <Characters>4842</Characters>
  <Application>Microsoft Office Word</Application>
  <DocSecurity>0</DocSecurity>
  <Lines>40</Lines>
  <Paragraphs>11</Paragraphs>
  <ScaleCrop>false</ScaleCrop>
  <Company>State of Indiana</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Jane Zirbes</cp:lastModifiedBy>
  <cp:revision>8</cp:revision>
  <cp:lastPrinted>2014-07-02T17:29:00Z</cp:lastPrinted>
  <dcterms:created xsi:type="dcterms:W3CDTF">2022-04-05T11:05:00Z</dcterms:created>
  <dcterms:modified xsi:type="dcterms:W3CDTF">2024-06-05T15:48:00Z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